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7A000EB6" w:rsidR="00FD0B10" w:rsidRPr="00FD0B10" w:rsidRDefault="002A0352" w:rsidP="00FD0B10">
      <w:pPr>
        <w:pStyle w:val="Heading1"/>
      </w:pPr>
      <w:bookmarkStart w:id="0" w:name="_GoBack"/>
      <w:bookmarkEnd w:id="0"/>
      <w:r>
        <w:t>Nuclear decay equations 1</w:t>
      </w:r>
    </w:p>
    <w:p w14:paraId="25A48CA4" w14:textId="5BF34760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CC3710">
          <w:rPr>
            <w:rStyle w:val="Hyperlink"/>
            <w:b w:val="0"/>
          </w:rPr>
          <w:t>rsc.li/EiC218-thehuntison</w:t>
        </w:r>
      </w:hyperlink>
    </w:p>
    <w:p w14:paraId="33C9BBD2" w14:textId="67EDFBFC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2A0352">
        <w:rPr>
          <w:b/>
        </w:rPr>
        <w:t>is worksheet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 w:rsidR="00F428D8">
        <w:rPr>
          <w:b/>
        </w:rPr>
        <w:t>The hunt is on’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4CF92C16" w14:textId="2E8BE575" w:rsidR="002A0352" w:rsidRDefault="002A0352" w:rsidP="002A0352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2A0352">
        <w:rPr>
          <w:rFonts w:eastAsia="Calibri"/>
          <w:sz w:val="24"/>
          <w:szCs w:val="24"/>
        </w:rPr>
        <w:t>Complete the nuclear equations for a decay of the following isotopes by adding in the products</w:t>
      </w:r>
    </w:p>
    <w:p w14:paraId="47EE91D8" w14:textId="77777777" w:rsidR="002A0352" w:rsidRPr="002A0352" w:rsidRDefault="002A0352" w:rsidP="002A0352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5"/>
        <w:gridCol w:w="2081"/>
        <w:gridCol w:w="2245"/>
        <w:gridCol w:w="454"/>
        <w:gridCol w:w="961"/>
      </w:tblGrid>
      <w:tr w:rsidR="002A0352" w:rsidRPr="002A0352" w14:paraId="3F699954" w14:textId="77777777" w:rsidTr="00773743">
        <w:trPr>
          <w:trHeight w:val="442"/>
          <w:jc w:val="center"/>
        </w:trPr>
        <w:tc>
          <w:tcPr>
            <w:tcW w:w="1315" w:type="dxa"/>
          </w:tcPr>
          <w:p w14:paraId="0E1D18EB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D51A972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82629C" wp14:editId="0D0DB5F2">
                      <wp:simplePos x="0" y="0"/>
                      <wp:positionH relativeFrom="column">
                        <wp:posOffset>89685</wp:posOffset>
                      </wp:positionH>
                      <wp:positionV relativeFrom="paragraph">
                        <wp:posOffset>156379</wp:posOffset>
                      </wp:positionV>
                      <wp:extent cx="857250" cy="0"/>
                      <wp:effectExtent l="0" t="76200" r="19050" b="952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F5D98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7.05pt;margin-top:12.3pt;width:67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0DE2520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54304A2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71583AE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1A31A989" w14:textId="77777777" w:rsidTr="00773743">
        <w:trPr>
          <w:trHeight w:val="442"/>
          <w:jc w:val="center"/>
        </w:trPr>
        <w:tc>
          <w:tcPr>
            <w:tcW w:w="1315" w:type="dxa"/>
          </w:tcPr>
          <w:p w14:paraId="512C13AA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2FB4D08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09AC06" wp14:editId="28195B57">
                      <wp:simplePos x="0" y="0"/>
                      <wp:positionH relativeFrom="column">
                        <wp:posOffset>114729</wp:posOffset>
                      </wp:positionH>
                      <wp:positionV relativeFrom="paragraph">
                        <wp:posOffset>157480</wp:posOffset>
                      </wp:positionV>
                      <wp:extent cx="857250" cy="0"/>
                      <wp:effectExtent l="0" t="76200" r="19050" b="952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7469A1" id="Straight Arrow Connector 5" o:spid="_x0000_s1026" type="#_x0000_t32" style="position:absolute;margin-left:9.05pt;margin-top:12.4pt;width:67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DC6F171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429451A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E4CFA77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48A579B9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7E419B72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5F56AD6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D1E76D" wp14:editId="62A84418">
                      <wp:simplePos x="0" y="0"/>
                      <wp:positionH relativeFrom="column">
                        <wp:posOffset>88584</wp:posOffset>
                      </wp:positionH>
                      <wp:positionV relativeFrom="paragraph">
                        <wp:posOffset>146182</wp:posOffset>
                      </wp:positionV>
                      <wp:extent cx="857250" cy="0"/>
                      <wp:effectExtent l="0" t="76200" r="19050" b="952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2F16E" id="Straight Arrow Connector 6" o:spid="_x0000_s1026" type="#_x0000_t32" style="position:absolute;margin-left:7pt;margin-top:11.5pt;width:67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310687D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7854798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5F18774C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083F67FF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0F3B8341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1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1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1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79270E4E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494487" wp14:editId="51D6D9E4">
                      <wp:simplePos x="0" y="0"/>
                      <wp:positionH relativeFrom="column">
                        <wp:posOffset>78014</wp:posOffset>
                      </wp:positionH>
                      <wp:positionV relativeFrom="paragraph">
                        <wp:posOffset>139626</wp:posOffset>
                      </wp:positionV>
                      <wp:extent cx="857250" cy="0"/>
                      <wp:effectExtent l="0" t="76200" r="19050" b="952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9F8554" id="Straight Arrow Connector 7" o:spid="_x0000_s1026" type="#_x0000_t32" style="position:absolute;margin-left:6.15pt;margin-top:11pt;width:67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6A5CC14A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37036F0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2F83CC1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46D52B2D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038557BE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1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1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1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D83BDAD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71DA91" wp14:editId="3CDAC53E">
                      <wp:simplePos x="0" y="0"/>
                      <wp:positionH relativeFrom="column">
                        <wp:posOffset>56871</wp:posOffset>
                      </wp:positionH>
                      <wp:positionV relativeFrom="paragraph">
                        <wp:posOffset>143436</wp:posOffset>
                      </wp:positionV>
                      <wp:extent cx="857250" cy="0"/>
                      <wp:effectExtent l="0" t="76200" r="19050" b="952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EE0777" id="Straight Arrow Connector 8" o:spid="_x0000_s1026" type="#_x0000_t32" style="position:absolute;margin-left:4.5pt;margin-top:11.3pt;width:67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2106022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944B379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BA5E880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</w:tbl>
    <w:p w14:paraId="7AE62B6B" w14:textId="77777777" w:rsidR="002A0352" w:rsidRPr="002A0352" w:rsidRDefault="002A0352" w:rsidP="002A0352">
      <w:pPr>
        <w:keepLines w:val="0"/>
        <w:spacing w:after="160" w:line="259" w:lineRule="auto"/>
        <w:ind w:left="360"/>
        <w:rPr>
          <w:rFonts w:eastAsia="Calibri"/>
          <w:sz w:val="24"/>
          <w:szCs w:val="24"/>
        </w:rPr>
      </w:pPr>
    </w:p>
    <w:p w14:paraId="6B1CB269" w14:textId="77777777" w:rsidR="002A0352" w:rsidRPr="002A0352" w:rsidRDefault="002A0352" w:rsidP="002A0352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2A0352">
        <w:rPr>
          <w:rFonts w:eastAsia="Calibri"/>
          <w:sz w:val="24"/>
          <w:szCs w:val="24"/>
        </w:rPr>
        <w:t>Complete the nuclear equations for B decay of the following isotopes by adding in the products</w:t>
      </w:r>
    </w:p>
    <w:p w14:paraId="46F560CD" w14:textId="77777777" w:rsidR="002A0352" w:rsidRPr="002A0352" w:rsidRDefault="002A0352" w:rsidP="002A0352">
      <w:pPr>
        <w:keepLines w:val="0"/>
        <w:spacing w:after="160" w:line="259" w:lineRule="auto"/>
        <w:ind w:left="360"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5"/>
        <w:gridCol w:w="2081"/>
        <w:gridCol w:w="2245"/>
        <w:gridCol w:w="454"/>
        <w:gridCol w:w="961"/>
      </w:tblGrid>
      <w:tr w:rsidR="002A0352" w:rsidRPr="002A0352" w14:paraId="37DF582D" w14:textId="77777777" w:rsidTr="00773743">
        <w:trPr>
          <w:trHeight w:val="433"/>
          <w:jc w:val="center"/>
        </w:trPr>
        <w:tc>
          <w:tcPr>
            <w:tcW w:w="1315" w:type="dxa"/>
          </w:tcPr>
          <w:p w14:paraId="4E8F7FA6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1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1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1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7220E1B6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CDA9D3" wp14:editId="7FF8D65F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74A405" id="Straight Arrow Connector 13" o:spid="_x0000_s1026" type="#_x0000_t32" style="position:absolute;margin-left:1.75pt;margin-top:10.7pt;width:67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+965wEAALoDAAAOAAAAZHJzL2Uyb0RvYy54bWysU12P0zAQfEfiP1h+p0mL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727FFE39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348BB55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84771A4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59A8E61B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0E4687A6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2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2CEA1DA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44E8BC" wp14:editId="56A12F4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133556</wp:posOffset>
                      </wp:positionV>
                      <wp:extent cx="857250" cy="0"/>
                      <wp:effectExtent l="0" t="76200" r="1905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4E330D" id="Straight Arrow Connector 4" o:spid="_x0000_s1026" type="#_x0000_t32" style="position:absolute;margin-left:-.1pt;margin-top:10.5pt;width:67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0C240B07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DC7D56C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56536DD2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6A13841E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3F908B53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2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2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73DD01D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9F1BAC" wp14:editId="72F5526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138001</wp:posOffset>
                      </wp:positionV>
                      <wp:extent cx="857250" cy="0"/>
                      <wp:effectExtent l="0" t="76200" r="19050" b="952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10989D" id="Straight Arrow Connector 10" o:spid="_x0000_s1026" type="#_x0000_t32" style="position:absolute;margin-left:-.1pt;margin-top:10.85pt;width:67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09659DAA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A5E2DEB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A145BD3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0FA1DC9A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09C06445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2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2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4D357BA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6706BF" wp14:editId="337A9DC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126571</wp:posOffset>
                      </wp:positionV>
                      <wp:extent cx="857250" cy="0"/>
                      <wp:effectExtent l="0" t="76200" r="19050" b="952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0E4465" id="Straight Arrow Connector 18" o:spid="_x0000_s1026" type="#_x0000_t32" style="position:absolute;margin-left:-.1pt;margin-top:9.95pt;width:67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AD937F0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A43C2F5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49B29DD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2A0352" w:rsidRPr="002A0352" w14:paraId="3A5A5F4A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4F98C734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3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31EE5C4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03FE0B" wp14:editId="6E358D3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130381</wp:posOffset>
                      </wp:positionV>
                      <wp:extent cx="857250" cy="0"/>
                      <wp:effectExtent l="0" t="76200" r="19050" b="9525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376D4D" id="Straight Arrow Connector 30" o:spid="_x0000_s1026" type="#_x0000_t32" style="position:absolute;margin-left:-.1pt;margin-top:10.25pt;width:67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3615BCE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90BD23E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0352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58D5749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</w:tbl>
    <w:p w14:paraId="6AFF8CF6" w14:textId="41C42EBA" w:rsidR="002A0352" w:rsidRPr="002A0352" w:rsidRDefault="002A0352" w:rsidP="002A0352">
      <w:pPr>
        <w:keepLines w:val="0"/>
        <w:spacing w:after="160" w:line="259" w:lineRule="auto"/>
        <w:rPr>
          <w:rFonts w:eastAsia="Calibri"/>
          <w:sz w:val="22"/>
          <w:szCs w:val="22"/>
        </w:rPr>
      </w:pPr>
    </w:p>
    <w:p w14:paraId="68CFB5F9" w14:textId="77777777" w:rsidR="002A0352" w:rsidRPr="002A0352" w:rsidRDefault="002A0352" w:rsidP="002A0352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2A0352">
        <w:rPr>
          <w:rFonts w:eastAsia="Calibri"/>
          <w:sz w:val="24"/>
          <w:szCs w:val="24"/>
        </w:rPr>
        <w:t>Complete the nuclear equations by adding in the isotope that decays and the type of decay</w:t>
      </w:r>
    </w:p>
    <w:p w14:paraId="0384EDFF" w14:textId="77777777" w:rsidR="002A0352" w:rsidRPr="002A0352" w:rsidRDefault="002A0352" w:rsidP="002A0352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6"/>
        <w:gridCol w:w="1315"/>
        <w:gridCol w:w="2081"/>
        <w:gridCol w:w="2245"/>
        <w:gridCol w:w="454"/>
        <w:gridCol w:w="961"/>
      </w:tblGrid>
      <w:tr w:rsidR="002A0352" w:rsidRPr="002A0352" w14:paraId="08A83FE0" w14:textId="77777777" w:rsidTr="00773743">
        <w:trPr>
          <w:trHeight w:val="442"/>
          <w:jc w:val="center"/>
        </w:trPr>
        <w:tc>
          <w:tcPr>
            <w:tcW w:w="1286" w:type="dxa"/>
          </w:tcPr>
          <w:p w14:paraId="1DAB0FA1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sz w:val="22"/>
                <w:szCs w:val="22"/>
              </w:rPr>
              <w:t>Type of decay</w:t>
            </w:r>
          </w:p>
        </w:tc>
        <w:tc>
          <w:tcPr>
            <w:tcW w:w="1315" w:type="dxa"/>
          </w:tcPr>
          <w:p w14:paraId="46834B9C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35F87B63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18A24508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454" w:type="dxa"/>
          </w:tcPr>
          <w:p w14:paraId="243F02FF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61" w:type="dxa"/>
          </w:tcPr>
          <w:p w14:paraId="2062C83B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</w:p>
        </w:tc>
      </w:tr>
      <w:tr w:rsidR="002A0352" w:rsidRPr="002A0352" w14:paraId="768A3437" w14:textId="77777777" w:rsidTr="00773743">
        <w:trPr>
          <w:trHeight w:val="442"/>
          <w:jc w:val="center"/>
        </w:trPr>
        <w:tc>
          <w:tcPr>
            <w:tcW w:w="1286" w:type="dxa"/>
          </w:tcPr>
          <w:p w14:paraId="39A72FF2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5DE719E6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05D9753C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765631" wp14:editId="31D541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110061</wp:posOffset>
                      </wp:positionV>
                      <wp:extent cx="857250" cy="0"/>
                      <wp:effectExtent l="0" t="76200" r="19050" b="952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FEEF2C" id="Straight Arrow Connector 9" o:spid="_x0000_s1026" type="#_x0000_t32" style="position:absolute;margin-left:-.3pt;margin-top:8.65pt;width:67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027328C3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3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3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3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16EF6987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9B02BB8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2A0352" w:rsidRPr="002A0352" w14:paraId="28B44113" w14:textId="77777777" w:rsidTr="00773743">
        <w:trPr>
          <w:trHeight w:val="433"/>
          <w:jc w:val="center"/>
        </w:trPr>
        <w:tc>
          <w:tcPr>
            <w:tcW w:w="1286" w:type="dxa"/>
          </w:tcPr>
          <w:p w14:paraId="2F022448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0036B334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4D858B96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43C7A8" wp14:editId="0C4F4FC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110696</wp:posOffset>
                      </wp:positionV>
                      <wp:extent cx="857250" cy="0"/>
                      <wp:effectExtent l="0" t="76200" r="19050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4D699E" id="Straight Arrow Connector 11" o:spid="_x0000_s1026" type="#_x0000_t32" style="position:absolute;margin-left:-.3pt;margin-top:8.7pt;width:67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748CE17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F170CFD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25A2E70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4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4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4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2A0352" w:rsidRPr="002A0352" w14:paraId="7462AC8C" w14:textId="77777777" w:rsidTr="00773743">
        <w:trPr>
          <w:trHeight w:val="442"/>
          <w:jc w:val="center"/>
        </w:trPr>
        <w:tc>
          <w:tcPr>
            <w:tcW w:w="1286" w:type="dxa"/>
          </w:tcPr>
          <w:p w14:paraId="26314D32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4C6B4218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49D35EC5" w14:textId="77777777" w:rsidR="002A0352" w:rsidRPr="002A0352" w:rsidRDefault="002A0352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B42D4E" wp14:editId="703AE30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110696</wp:posOffset>
                      </wp:positionV>
                      <wp:extent cx="857250" cy="0"/>
                      <wp:effectExtent l="0" t="76200" r="19050" b="952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5E76B8" id="Straight Arrow Connector 12" o:spid="_x0000_s1026" type="#_x0000_t32" style="position:absolute;margin-left:-.3pt;margin-top:8.7pt;width:67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CE7936B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4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4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4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6B0F4044" w14:textId="77777777" w:rsidR="002A0352" w:rsidRPr="002A0352" w:rsidRDefault="002A0352" w:rsidP="002A0352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2A0352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3216D16" w14:textId="77777777" w:rsidR="002A0352" w:rsidRPr="002A0352" w:rsidRDefault="000B051F" w:rsidP="002A0352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4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21B706E9" w14:textId="77777777" w:rsidR="00C011C9" w:rsidRPr="00A5587C" w:rsidRDefault="00C011C9" w:rsidP="002A0352">
      <w:pPr>
        <w:spacing w:after="0"/>
      </w:pPr>
    </w:p>
    <w:sectPr w:rsidR="00C011C9" w:rsidRPr="00A558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19D4F2D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0352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2A0352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2A976CB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B051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0B051F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4"/>
  </w:num>
  <w:num w:numId="19">
    <w:abstractNumId w:val="22"/>
  </w:num>
  <w:num w:numId="20">
    <w:abstractNumId w:val="19"/>
  </w:num>
  <w:num w:numId="21">
    <w:abstractNumId w:val="21"/>
  </w:num>
  <w:num w:numId="22">
    <w:abstractNumId w:val="18"/>
  </w:num>
  <w:num w:numId="23">
    <w:abstractNumId w:val="24"/>
  </w:num>
  <w:num w:numId="24">
    <w:abstractNumId w:val="11"/>
  </w:num>
  <w:num w:numId="25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wan Frame">
    <w15:presenceInfo w15:providerId="AD" w15:userId="S-1-5-21-1805851971-1264261665-475923621-19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051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1315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C3710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equations worksheet 1</vt:lpstr>
    </vt:vector>
  </TitlesOfParts>
  <Company>Royal Society of Chemistry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equations worksheet 1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6</cp:revision>
  <dcterms:created xsi:type="dcterms:W3CDTF">2018-01-23T11:24:00Z</dcterms:created>
  <dcterms:modified xsi:type="dcterms:W3CDTF">2018-02-12T10:57:00Z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